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A62" w:rsidRPr="00445D52" w:rsidRDefault="00765A62">
      <w:pPr>
        <w:rPr>
          <w:b/>
          <w:bCs/>
          <w:color w:val="FF0000"/>
          <w:sz w:val="34"/>
          <w:szCs w:val="34"/>
          <w:u w:val="single"/>
          <w:rtl/>
        </w:rPr>
      </w:pPr>
      <w:r w:rsidRPr="00445D52">
        <w:rPr>
          <w:rFonts w:hint="cs"/>
          <w:b/>
          <w:bCs/>
          <w:color w:val="FF0000"/>
          <w:sz w:val="34"/>
          <w:szCs w:val="34"/>
          <w:u w:val="single"/>
          <w:rtl/>
        </w:rPr>
        <w:t>دور الأسرة في تفاقم مشكلة الغياب</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Pr>
      </w:pPr>
      <w:r w:rsidRPr="00445D52">
        <w:rPr>
          <w:rFonts w:ascii="Arial" w:hAnsi="Arial" w:cs="Arial"/>
          <w:b/>
          <w:bCs/>
          <w:color w:val="222222"/>
          <w:sz w:val="34"/>
          <w:szCs w:val="34"/>
          <w:rtl/>
        </w:rPr>
        <w:t>1 )كثرة المناسبات الأسرية قبل الاجازة والعطل الرسمية.</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٢) مستوى تعليم الأسرة حيث إن إدراك الوالدين لأهمية التعليم يتوقف على مستواهم الثقافي ومدى أهمية الالتزام والانضباط.</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٣) سفر الوالدين، ضعف عوامل الضبط والرقابة الأسرية.</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٤) السهر إلى ساعات متأخرة في الليل.</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٥) الاتفاق على الغياب الجماعي وغالباً ما يكون بتحريض من المعلمين والمعلمات.</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٦) الحالة الاقتصادية للأسرة وتوفير جميع وسائل الترفيه فالتطرف في تدليل الأبناء له العديد من الآثار السلبية كما أن ارتفاع مستوى المعيشة لبعض الطلبة مع قلة المستوى الثقافي للأسرة يقلل من فائدة التعليم وقيمته في نظرهم ويدفعهم إلى التمرد على النظام والانضباط.</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٧) المشاكل الأسرية: إن تصدع الأسرة وتفككها يدفع الطالب</w:t>
      </w:r>
      <w:r w:rsidR="00445D52" w:rsidRPr="00445D52">
        <w:rPr>
          <w:rFonts w:ascii="Arial" w:hAnsi="Arial" w:cs="Arial" w:hint="cs"/>
          <w:b/>
          <w:bCs/>
          <w:color w:val="222222"/>
          <w:sz w:val="34"/>
          <w:szCs w:val="34"/>
          <w:rtl/>
        </w:rPr>
        <w:t>ة</w:t>
      </w:r>
      <w:r w:rsidRPr="00445D52">
        <w:rPr>
          <w:rFonts w:ascii="Arial" w:hAnsi="Arial" w:cs="Arial"/>
          <w:b/>
          <w:bCs/>
          <w:color w:val="222222"/>
          <w:sz w:val="34"/>
          <w:szCs w:val="34"/>
          <w:rtl/>
        </w:rPr>
        <w:t xml:space="preserve"> إلى الانطواء ومن ثم الغياب المتكرر.</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٨) قلة التعاون بين البيت والمدرسة وعدم استجابة أولياء الأمور للمدرسة عند دعوتهم للتباحث حول أسباب الغياب.</w:t>
      </w:r>
    </w:p>
    <w:p w:rsidR="00765A62" w:rsidRPr="00445D52" w:rsidRDefault="00765A62" w:rsidP="00445D52">
      <w:pPr>
        <w:pStyle w:val="a3"/>
        <w:shd w:val="clear" w:color="auto" w:fill="FFFFFF"/>
        <w:bidi/>
        <w:spacing w:after="360" w:afterAutospacing="0"/>
        <w:rPr>
          <w:rFonts w:ascii="Arial" w:hAnsi="Arial" w:cs="Arial"/>
          <w:b/>
          <w:bCs/>
          <w:color w:val="FF0000"/>
          <w:sz w:val="34"/>
          <w:szCs w:val="34"/>
          <w:rtl/>
        </w:rPr>
      </w:pPr>
      <w:r w:rsidRPr="00445D52">
        <w:rPr>
          <w:rFonts w:ascii="Arial" w:hAnsi="Arial" w:cs="Arial"/>
          <w:b/>
          <w:bCs/>
          <w:color w:val="FF0000"/>
          <w:sz w:val="34"/>
          <w:szCs w:val="34"/>
          <w:rtl/>
        </w:rPr>
        <w:t>ـ العلاج المقترح للمشكلة :</w:t>
      </w:r>
    </w:p>
    <w:p w:rsidR="00765A62" w:rsidRPr="00445D52" w:rsidRDefault="00765A62" w:rsidP="00445D52">
      <w:pPr>
        <w:pStyle w:val="a3"/>
        <w:shd w:val="clear" w:color="auto" w:fill="FFFFFF"/>
        <w:bidi/>
        <w:spacing w:after="360" w:afterAutospacing="0"/>
        <w:rPr>
          <w:rFonts w:ascii="Arial" w:hAnsi="Arial" w:cs="Arial"/>
          <w:b/>
          <w:bCs/>
          <w:color w:val="222222"/>
          <w:sz w:val="34"/>
          <w:szCs w:val="34"/>
          <w:rtl/>
        </w:rPr>
      </w:pPr>
      <w:r w:rsidRPr="00445D52">
        <w:rPr>
          <w:rFonts w:ascii="Arial" w:hAnsi="Arial" w:cs="Arial"/>
          <w:b/>
          <w:bCs/>
          <w:color w:val="222222"/>
          <w:sz w:val="34"/>
          <w:szCs w:val="34"/>
          <w:rtl/>
        </w:rPr>
        <w:t>1- معرفة الهدف الحقيقي من وراء طلب العلم وهو عبادة الله وابتغاء الأجر من الله .</w:t>
      </w:r>
      <w:r w:rsidRPr="00445D52">
        <w:rPr>
          <w:rFonts w:ascii="Arial" w:hAnsi="Arial" w:cs="Arial"/>
          <w:b/>
          <w:bCs/>
          <w:color w:val="222222"/>
          <w:sz w:val="34"/>
          <w:szCs w:val="34"/>
          <w:rtl/>
        </w:rPr>
        <w:br/>
        <w:t>2- توثيق الصلة بين المدرسة و البيت من خلال مجالس الامهات و الزيارات وغيرها .</w:t>
      </w:r>
      <w:r w:rsidRPr="00445D52">
        <w:rPr>
          <w:rFonts w:ascii="Arial" w:hAnsi="Arial" w:cs="Arial"/>
          <w:b/>
          <w:bCs/>
          <w:color w:val="222222"/>
          <w:sz w:val="34"/>
          <w:szCs w:val="34"/>
          <w:rtl/>
        </w:rPr>
        <w:br/>
        <w:t>3- وجود المرشدة الواعية التي تلمس مشاكل الطالبات الشخصية والاسرية و تحاول مساعدتهم في حلها .</w:t>
      </w:r>
      <w:r w:rsidRPr="00445D52">
        <w:rPr>
          <w:rFonts w:ascii="Arial" w:hAnsi="Arial" w:cs="Arial"/>
          <w:b/>
          <w:bCs/>
          <w:color w:val="222222"/>
          <w:sz w:val="34"/>
          <w:szCs w:val="34"/>
          <w:rtl/>
        </w:rPr>
        <w:br/>
        <w:t>4- توفير وسائل المواصلات ان امكن .</w:t>
      </w:r>
      <w:r w:rsidRPr="00445D52">
        <w:rPr>
          <w:rFonts w:ascii="Arial" w:hAnsi="Arial" w:cs="Arial"/>
          <w:b/>
          <w:bCs/>
          <w:color w:val="222222"/>
          <w:sz w:val="34"/>
          <w:szCs w:val="34"/>
          <w:rtl/>
        </w:rPr>
        <w:br/>
        <w:t>5- أن يحرص أولياء الأمور على توجيه أبنائهم الوجهة الصحيحة .</w:t>
      </w:r>
      <w:r w:rsidRPr="00445D52">
        <w:rPr>
          <w:rFonts w:ascii="Arial" w:hAnsi="Arial" w:cs="Arial"/>
          <w:b/>
          <w:bCs/>
          <w:color w:val="222222"/>
          <w:sz w:val="34"/>
          <w:szCs w:val="34"/>
          <w:rtl/>
        </w:rPr>
        <w:br/>
        <w:t xml:space="preserve">  6_ اهتمام المدرسة و الأسرة بالحالة الصحية للطالب </w:t>
      </w:r>
      <w:r w:rsidR="00445D52">
        <w:rPr>
          <w:rFonts w:ascii="Arial" w:hAnsi="Arial" w:cs="Arial" w:hint="cs"/>
          <w:b/>
          <w:bCs/>
          <w:color w:val="222222"/>
          <w:sz w:val="34"/>
          <w:szCs w:val="34"/>
          <w:rtl/>
        </w:rPr>
        <w:t>.</w:t>
      </w:r>
    </w:p>
    <w:p w:rsidR="0097617B" w:rsidRPr="00445D52" w:rsidRDefault="00445D52" w:rsidP="00445D52">
      <w:pPr>
        <w:pStyle w:val="a3"/>
        <w:shd w:val="clear" w:color="auto" w:fill="FFFFFF"/>
        <w:bidi/>
        <w:jc w:val="center"/>
        <w:rPr>
          <w:rFonts w:ascii="Arial" w:hAnsi="Arial" w:cs="Arial"/>
          <w:b/>
          <w:bCs/>
          <w:color w:val="FF0000"/>
          <w:sz w:val="36"/>
          <w:szCs w:val="36"/>
          <w:rtl/>
        </w:rPr>
      </w:pPr>
      <w:r w:rsidRPr="00445D52">
        <w:rPr>
          <w:rFonts w:ascii="Arial" w:hAnsi="Arial" w:cs="Arial" w:hint="cs"/>
          <w:b/>
          <w:bCs/>
          <w:color w:val="FF0000"/>
          <w:sz w:val="34"/>
          <w:szCs w:val="34"/>
          <w:rtl/>
        </w:rPr>
        <w:t>إ</w:t>
      </w:r>
      <w:r w:rsidR="0097617B" w:rsidRPr="00445D52">
        <w:rPr>
          <w:rFonts w:ascii="Arial" w:hAnsi="Arial" w:cs="Arial" w:hint="cs"/>
          <w:b/>
          <w:bCs/>
          <w:color w:val="FF0000"/>
          <w:sz w:val="34"/>
          <w:szCs w:val="34"/>
          <w:rtl/>
        </w:rPr>
        <w:t xml:space="preserve">عداد المرشدة </w:t>
      </w:r>
      <w:proofErr w:type="spellStart"/>
      <w:r w:rsidR="0097617B" w:rsidRPr="00445D52">
        <w:rPr>
          <w:rFonts w:ascii="Arial" w:hAnsi="Arial" w:cs="Arial" w:hint="cs"/>
          <w:b/>
          <w:bCs/>
          <w:color w:val="FF0000"/>
          <w:sz w:val="34"/>
          <w:szCs w:val="34"/>
          <w:rtl/>
        </w:rPr>
        <w:t>الطلابيه</w:t>
      </w:r>
      <w:proofErr w:type="spellEnd"/>
      <w:r w:rsidR="0097617B" w:rsidRPr="00445D52">
        <w:rPr>
          <w:rFonts w:ascii="Arial" w:hAnsi="Arial" w:cs="Arial" w:hint="cs"/>
          <w:b/>
          <w:bCs/>
          <w:color w:val="FF0000"/>
          <w:sz w:val="34"/>
          <w:szCs w:val="34"/>
          <w:rtl/>
        </w:rPr>
        <w:t xml:space="preserve"> ,,نجلاء</w:t>
      </w:r>
      <w:r w:rsidR="0097617B" w:rsidRPr="00445D52">
        <w:rPr>
          <w:rFonts w:ascii="Arial" w:hAnsi="Arial" w:cs="Arial" w:hint="cs"/>
          <w:b/>
          <w:bCs/>
          <w:color w:val="FF0000"/>
          <w:sz w:val="36"/>
          <w:szCs w:val="36"/>
          <w:rtl/>
        </w:rPr>
        <w:t xml:space="preserve"> النومان</w:t>
      </w:r>
    </w:p>
    <w:p w:rsidR="00765A62" w:rsidRPr="00765A62" w:rsidRDefault="00765A62">
      <w:pPr>
        <w:rPr>
          <w:b/>
          <w:bCs/>
          <w:sz w:val="36"/>
          <w:szCs w:val="36"/>
        </w:rPr>
      </w:pPr>
      <w:bookmarkStart w:id="0" w:name="_MON_1508891064"/>
      <w:bookmarkStart w:id="1" w:name="_GoBack"/>
      <w:bookmarkEnd w:id="0"/>
      <w:bookmarkEnd w:id="1"/>
    </w:p>
    <w:sectPr w:rsidR="00765A62" w:rsidRPr="00765A62" w:rsidSect="00445D52">
      <w:pgSz w:w="11906" w:h="16838"/>
      <w:pgMar w:top="1440" w:right="1274" w:bottom="1276" w:left="1134"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defaultTabStop w:val="720"/>
  <w:characterSpacingControl w:val="doNotCompress"/>
  <w:compat>
    <w:compatSetting w:name="compatibilityMode" w:uri="http://schemas.microsoft.com/office/word" w:val="12"/>
  </w:compat>
  <w:rsids>
    <w:rsidRoot w:val="00765A62"/>
    <w:rsid w:val="00123F8C"/>
    <w:rsid w:val="001938C9"/>
    <w:rsid w:val="003838B5"/>
    <w:rsid w:val="00445D52"/>
    <w:rsid w:val="006D1C12"/>
    <w:rsid w:val="006D1E7F"/>
    <w:rsid w:val="00765A62"/>
    <w:rsid w:val="007725DF"/>
    <w:rsid w:val="008D4423"/>
    <w:rsid w:val="0097617B"/>
    <w:rsid w:val="00B225D7"/>
    <w:rsid w:val="00B64743"/>
    <w:rsid w:val="00C5759C"/>
    <w:rsid w:val="00C73CB0"/>
    <w:rsid w:val="00DE16E2"/>
    <w:rsid w:val="00ED509A"/>
    <w:rsid w:val="00FF48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09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5A62"/>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39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hp2050A</dc:creator>
  <cp:lastModifiedBy>hp</cp:lastModifiedBy>
  <cp:revision>3</cp:revision>
  <dcterms:created xsi:type="dcterms:W3CDTF">2015-11-17T14:30:00Z</dcterms:created>
  <dcterms:modified xsi:type="dcterms:W3CDTF">2015-12-06T07:02:00Z</dcterms:modified>
</cp:coreProperties>
</file>